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</w:p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</w:p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</w:p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</w:p>
    <w:p w:rsidR="005A637F" w:rsidRDefault="005A637F" w:rsidP="005A637F">
      <w:pPr>
        <w:pStyle w:val="1"/>
        <w:tabs>
          <w:tab w:val="left" w:pos="9356"/>
        </w:tabs>
        <w:ind w:left="0" w:right="4"/>
        <w:rPr>
          <w:rFonts w:cs="Tahoma"/>
          <w:b w:val="0"/>
          <w:sz w:val="32"/>
        </w:rPr>
      </w:pPr>
      <w:r w:rsidRPr="00E92646">
        <w:rPr>
          <w:rFonts w:cs="Tahoma"/>
          <w:b w:val="0"/>
          <w:sz w:val="32"/>
        </w:rPr>
        <w:t>ИНФОРМАЦИОННАЯ СИСТЕМА</w:t>
      </w:r>
    </w:p>
    <w:p w:rsidR="005A637F" w:rsidRPr="00E92646" w:rsidRDefault="001B3D40" w:rsidP="005A637F">
      <w:pPr>
        <w:pStyle w:val="1"/>
        <w:ind w:left="0" w:right="-2"/>
        <w:rPr>
          <w:rFonts w:cs="Tahoma"/>
          <w:b w:val="0"/>
          <w:sz w:val="32"/>
        </w:rPr>
      </w:pPr>
      <w:r w:rsidRPr="00E92646">
        <w:rPr>
          <w:rFonts w:cs="Tahoma"/>
          <w:b w:val="0"/>
          <w:sz w:val="32"/>
        </w:rPr>
        <w:t xml:space="preserve"> </w:t>
      </w:r>
      <w:r w:rsidR="005A637F" w:rsidRPr="00E92646">
        <w:rPr>
          <w:rFonts w:cs="Tahoma"/>
          <w:b w:val="0"/>
          <w:sz w:val="32"/>
        </w:rPr>
        <w:t>«Электронн</w:t>
      </w:r>
      <w:r w:rsidR="005A637F">
        <w:rPr>
          <w:rFonts w:cs="Tahoma"/>
          <w:b w:val="0"/>
          <w:sz w:val="32"/>
        </w:rPr>
        <w:t>ый детский сад</w:t>
      </w:r>
      <w:r w:rsidR="005A637F" w:rsidRPr="00E92646">
        <w:rPr>
          <w:rFonts w:cs="Tahoma"/>
          <w:b w:val="0"/>
          <w:sz w:val="32"/>
        </w:rPr>
        <w:t>»</w:t>
      </w:r>
    </w:p>
    <w:p w:rsidR="005A637F" w:rsidRPr="00E92646" w:rsidRDefault="005A637F" w:rsidP="005A637F">
      <w:pPr>
        <w:pStyle w:val="phtitlepageother"/>
        <w:jc w:val="both"/>
        <w:rPr>
          <w:rFonts w:ascii="Tahoma" w:hAnsi="Tahoma" w:cs="Tahoma"/>
        </w:rPr>
      </w:pPr>
    </w:p>
    <w:p w:rsidR="005A637F" w:rsidRDefault="005A637F" w:rsidP="005A637F">
      <w:pPr>
        <w:pStyle w:val="1"/>
        <w:ind w:left="0" w:right="-2"/>
        <w:rPr>
          <w:rFonts w:cs="Tahoma"/>
          <w:b w:val="0"/>
          <w:sz w:val="28"/>
        </w:rPr>
      </w:pPr>
      <w:r>
        <w:rPr>
          <w:rFonts w:cs="Tahoma"/>
          <w:b w:val="0"/>
          <w:sz w:val="28"/>
        </w:rPr>
        <w:t xml:space="preserve">Инструкция по </w:t>
      </w:r>
      <w:r w:rsidR="001B3D40">
        <w:rPr>
          <w:rFonts w:cs="Tahoma"/>
          <w:b w:val="0"/>
          <w:sz w:val="28"/>
        </w:rPr>
        <w:t>заполнению данных для федеральной отчетности по методическим рекомендациям версии 5.0</w:t>
      </w:r>
    </w:p>
    <w:p w:rsidR="001B3D40" w:rsidRPr="00E92646" w:rsidRDefault="004960B9" w:rsidP="005A637F">
      <w:pPr>
        <w:pStyle w:val="1"/>
        <w:ind w:left="0" w:right="-2"/>
        <w:rPr>
          <w:rFonts w:cs="Tahoma"/>
          <w:b w:val="0"/>
          <w:sz w:val="28"/>
        </w:rPr>
      </w:pPr>
      <w:r>
        <w:rPr>
          <w:rFonts w:cs="Tahoma"/>
          <w:b w:val="0"/>
          <w:sz w:val="28"/>
        </w:rPr>
        <w:t>Часть 2</w:t>
      </w:r>
    </w:p>
    <w:p w:rsidR="005A637F" w:rsidRPr="00E92646" w:rsidRDefault="005A637F" w:rsidP="005A637F">
      <w:pPr>
        <w:pStyle w:val="phtitlepageother"/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pStyle w:val="phtitlepageother"/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both"/>
        <w:rPr>
          <w:rFonts w:ascii="Tahoma" w:hAnsi="Tahoma" w:cs="Tahoma"/>
        </w:rPr>
      </w:pPr>
    </w:p>
    <w:p w:rsidR="005A637F" w:rsidRPr="00E92646" w:rsidRDefault="005A637F" w:rsidP="005A637F">
      <w:pPr>
        <w:jc w:val="center"/>
        <w:rPr>
          <w:rFonts w:ascii="Tahoma" w:eastAsia="Times New Roman" w:hAnsi="Tahoma" w:cs="Tahoma"/>
          <w:caps/>
          <w:spacing w:val="2"/>
          <w:sz w:val="28"/>
          <w:szCs w:val="24"/>
        </w:rPr>
      </w:pPr>
    </w:p>
    <w:p w:rsidR="005A637F" w:rsidRPr="00E92646" w:rsidRDefault="005A637F" w:rsidP="005A637F">
      <w:pPr>
        <w:jc w:val="center"/>
        <w:rPr>
          <w:rFonts w:ascii="Tahoma" w:eastAsia="Times New Roman" w:hAnsi="Tahoma" w:cs="Tahoma"/>
          <w:caps/>
          <w:spacing w:val="2"/>
          <w:sz w:val="28"/>
          <w:szCs w:val="24"/>
        </w:rPr>
      </w:pPr>
    </w:p>
    <w:p w:rsidR="00AC3CF6" w:rsidRDefault="004960B9" w:rsidP="005A637F">
      <w:pPr>
        <w:jc w:val="center"/>
        <w:rPr>
          <w:rFonts w:ascii="Tahoma" w:eastAsia="Times New Roman" w:hAnsi="Tahoma" w:cs="Tahoma"/>
          <w:caps/>
          <w:spacing w:val="2"/>
          <w:sz w:val="28"/>
          <w:szCs w:val="24"/>
        </w:rPr>
      </w:pPr>
      <w:r>
        <w:rPr>
          <w:rFonts w:ascii="Tahoma" w:eastAsia="Times New Roman" w:hAnsi="Tahoma" w:cs="Tahoma"/>
          <w:caps/>
          <w:spacing w:val="2"/>
          <w:sz w:val="28"/>
          <w:szCs w:val="24"/>
        </w:rPr>
        <w:t>2019</w:t>
      </w:r>
    </w:p>
    <w:p w:rsidR="005A637F" w:rsidRDefault="005A637F" w:rsidP="001B3D40">
      <w:pPr>
        <w:rPr>
          <w:rFonts w:ascii="Tahoma" w:eastAsia="Times New Roman" w:hAnsi="Tahoma" w:cs="Tahoma"/>
          <w:caps/>
          <w:spacing w:val="2"/>
          <w:sz w:val="28"/>
          <w:szCs w:val="24"/>
        </w:rPr>
      </w:pPr>
    </w:p>
    <w:p w:rsidR="004960B9" w:rsidRDefault="004960B9" w:rsidP="004960B9">
      <w:pPr>
        <w:jc w:val="center"/>
        <w:rPr>
          <w:rFonts w:ascii="Tahoma" w:hAnsi="Tahoma" w:cs="Tahoma"/>
          <w:b/>
          <w:sz w:val="24"/>
          <w:szCs w:val="24"/>
        </w:rPr>
      </w:pPr>
      <w:r w:rsidRPr="006F50F7">
        <w:rPr>
          <w:rFonts w:ascii="Tahoma" w:hAnsi="Tahoma" w:cs="Tahoma"/>
          <w:b/>
          <w:sz w:val="24"/>
          <w:szCs w:val="24"/>
        </w:rPr>
        <w:lastRenderedPageBreak/>
        <w:t xml:space="preserve">Заполнение </w:t>
      </w:r>
      <w:r>
        <w:rPr>
          <w:rFonts w:ascii="Tahoma" w:hAnsi="Tahoma" w:cs="Tahoma"/>
          <w:b/>
          <w:sz w:val="24"/>
          <w:szCs w:val="24"/>
        </w:rPr>
        <w:t xml:space="preserve">реестра </w:t>
      </w:r>
      <w:r w:rsidRPr="006F50F7">
        <w:rPr>
          <w:rFonts w:ascii="Tahoma" w:hAnsi="Tahoma" w:cs="Tahoma"/>
          <w:b/>
          <w:sz w:val="24"/>
          <w:szCs w:val="24"/>
        </w:rPr>
        <w:t>«</w:t>
      </w:r>
      <w:r>
        <w:rPr>
          <w:rFonts w:ascii="Tahoma" w:hAnsi="Tahoma" w:cs="Tahoma"/>
          <w:b/>
          <w:sz w:val="24"/>
          <w:szCs w:val="24"/>
        </w:rPr>
        <w:t>Данные моей организации</w:t>
      </w:r>
      <w:r w:rsidRPr="006F50F7">
        <w:rPr>
          <w:rFonts w:ascii="Tahoma" w:hAnsi="Tahoma" w:cs="Tahoma"/>
          <w:b/>
          <w:sz w:val="24"/>
          <w:szCs w:val="24"/>
        </w:rPr>
        <w:t>»</w:t>
      </w:r>
    </w:p>
    <w:p w:rsidR="000351EF" w:rsidRDefault="000351EF" w:rsidP="000351E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Для корректности отправки данных по зданиям, необходимо </w:t>
      </w:r>
      <w:r w:rsidR="00126C0E">
        <w:rPr>
          <w:rFonts w:ascii="Tahoma" w:hAnsi="Tahoma" w:cs="Tahoma"/>
          <w:sz w:val="24"/>
          <w:szCs w:val="24"/>
        </w:rPr>
        <w:t xml:space="preserve">на вкладке </w:t>
      </w:r>
      <w:r>
        <w:rPr>
          <w:rFonts w:ascii="Tahoma" w:hAnsi="Tahoma" w:cs="Tahoma"/>
          <w:sz w:val="24"/>
          <w:szCs w:val="24"/>
        </w:rPr>
        <w:t>«Доп. информация»</w:t>
      </w:r>
      <w:r w:rsidR="00126C0E">
        <w:rPr>
          <w:rFonts w:ascii="Tahoma" w:hAnsi="Tahoma" w:cs="Tahoma"/>
          <w:sz w:val="24"/>
          <w:szCs w:val="24"/>
        </w:rPr>
        <w:t xml:space="preserve"> заполнить следующие данные:</w:t>
      </w:r>
    </w:p>
    <w:p w:rsidR="00126C0E" w:rsidRDefault="00126C0E" w:rsidP="000351E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Блок «Помещения», поля:</w:t>
      </w:r>
    </w:p>
    <w:p w:rsidR="00126C0E" w:rsidRPr="00126C0E" w:rsidRDefault="00126C0E" w:rsidP="00126C0E">
      <w:pPr>
        <w:pStyle w:val="a3"/>
        <w:numPr>
          <w:ilvl w:val="0"/>
          <w:numId w:val="5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Спортивный зал,</w:t>
      </w:r>
    </w:p>
    <w:p w:rsidR="00126C0E" w:rsidRPr="00126C0E" w:rsidRDefault="00126C0E" w:rsidP="00126C0E">
      <w:pPr>
        <w:pStyle w:val="a3"/>
        <w:numPr>
          <w:ilvl w:val="0"/>
          <w:numId w:val="5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Музыкальный (актовый) зал,</w:t>
      </w:r>
    </w:p>
    <w:p w:rsidR="00126C0E" w:rsidRPr="00126C0E" w:rsidRDefault="00126C0E" w:rsidP="00126C0E">
      <w:pPr>
        <w:pStyle w:val="a3"/>
        <w:numPr>
          <w:ilvl w:val="0"/>
          <w:numId w:val="5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Закрытый плавательный бассейн,</w:t>
      </w:r>
    </w:p>
    <w:p w:rsidR="00126C0E" w:rsidRPr="00126C0E" w:rsidRDefault="00126C0E" w:rsidP="00126C0E">
      <w:pPr>
        <w:pStyle w:val="a3"/>
        <w:numPr>
          <w:ilvl w:val="0"/>
          <w:numId w:val="5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Медицинский кабинет,</w:t>
      </w:r>
    </w:p>
    <w:p w:rsidR="00126C0E" w:rsidRPr="00126C0E" w:rsidRDefault="00126C0E" w:rsidP="00126C0E">
      <w:pPr>
        <w:pStyle w:val="a3"/>
        <w:numPr>
          <w:ilvl w:val="0"/>
          <w:numId w:val="5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Кабинет психолога,</w:t>
      </w:r>
    </w:p>
    <w:p w:rsidR="00126C0E" w:rsidRPr="00126C0E" w:rsidRDefault="00126C0E" w:rsidP="00126C0E">
      <w:pPr>
        <w:pStyle w:val="a3"/>
        <w:numPr>
          <w:ilvl w:val="0"/>
          <w:numId w:val="5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Кабинет дефектолога,</w:t>
      </w:r>
    </w:p>
    <w:p w:rsidR="00126C0E" w:rsidRPr="00126C0E" w:rsidRDefault="00126C0E" w:rsidP="00126C0E">
      <w:pPr>
        <w:pStyle w:val="a3"/>
        <w:numPr>
          <w:ilvl w:val="0"/>
          <w:numId w:val="5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Кабинет логопеда.</w:t>
      </w:r>
    </w:p>
    <w:p w:rsidR="00126C0E" w:rsidRDefault="00126C0E" w:rsidP="00126C0E">
      <w:pPr>
        <w:rPr>
          <w:ins w:id="0" w:author="User" w:date="2019-02-19T08:17:00Z"/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Содержит следующие возможные значения: «помещени</w:t>
      </w:r>
      <w:r w:rsidR="00175F57">
        <w:rPr>
          <w:rFonts w:ascii="Tahoma" w:hAnsi="Tahoma" w:cs="Tahoma"/>
          <w:sz w:val="24"/>
          <w:szCs w:val="24"/>
        </w:rPr>
        <w:t>е</w:t>
      </w:r>
      <w:r>
        <w:rPr>
          <w:rFonts w:ascii="Tahoma" w:hAnsi="Tahoma" w:cs="Tahoma"/>
          <w:sz w:val="24"/>
          <w:szCs w:val="24"/>
        </w:rPr>
        <w:t xml:space="preserve"> отсутствует», «отдельное помещение», «совмещенные помещение». </w:t>
      </w:r>
    </w:p>
    <w:p w:rsidR="00F40516" w:rsidRDefault="00F40516" w:rsidP="00126C0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Значение «отдельное помещения» </w:t>
      </w:r>
      <w:r w:rsidR="00C148D6">
        <w:rPr>
          <w:rFonts w:ascii="Tahoma" w:hAnsi="Tahoma" w:cs="Tahoma"/>
          <w:sz w:val="24"/>
          <w:szCs w:val="24"/>
        </w:rPr>
        <w:t>заполняются авт</w:t>
      </w:r>
      <w:r>
        <w:rPr>
          <w:rFonts w:ascii="Tahoma" w:hAnsi="Tahoma" w:cs="Tahoma"/>
          <w:sz w:val="24"/>
          <w:szCs w:val="24"/>
        </w:rPr>
        <w:t>оматически при наличии ранее выставленного параметра «Наличие физкультурного зала» будет у поля «Спортивный зал», аналогичное поведение «Наличие музыкального зала» на поле «Музыкальный (актовый зал)», «Наличие закрытого плавательного бассейна» на поле «Закрытый плавательный зал».</w:t>
      </w:r>
    </w:p>
    <w:p w:rsidR="00F40516" w:rsidRDefault="00F40516" w:rsidP="00126C0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Для остальных полей по умолчанию выставлено значение «помещения отсутствует».</w:t>
      </w:r>
    </w:p>
    <w:p w:rsidR="00126C0E" w:rsidRDefault="00126C0E" w:rsidP="00126C0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Так же в данном блоке необходимо указать: «Наличие зимнего сада», «Н</w:t>
      </w:r>
      <w:r w:rsidR="00271E39">
        <w:rPr>
          <w:rFonts w:ascii="Tahoma" w:hAnsi="Tahoma" w:cs="Tahoma"/>
          <w:sz w:val="24"/>
          <w:szCs w:val="24"/>
        </w:rPr>
        <w:t xml:space="preserve">аличие изолятора», «Наличие </w:t>
      </w:r>
      <w:proofErr w:type="spellStart"/>
      <w:r w:rsidR="00271E39">
        <w:rPr>
          <w:rFonts w:ascii="Tahoma" w:hAnsi="Tahoma" w:cs="Tahoma"/>
          <w:sz w:val="24"/>
          <w:szCs w:val="24"/>
        </w:rPr>
        <w:t>лек</w:t>
      </w:r>
      <w:r>
        <w:rPr>
          <w:rFonts w:ascii="Tahoma" w:hAnsi="Tahoma" w:cs="Tahoma"/>
          <w:sz w:val="24"/>
          <w:szCs w:val="24"/>
        </w:rPr>
        <w:t>отеки</w:t>
      </w:r>
      <w:proofErr w:type="spellEnd"/>
      <w:r>
        <w:rPr>
          <w:rFonts w:ascii="Tahoma" w:hAnsi="Tahoma" w:cs="Tahoma"/>
          <w:sz w:val="24"/>
          <w:szCs w:val="24"/>
        </w:rPr>
        <w:t xml:space="preserve">», «Наличие центра игровой поддержки ребенка». </w:t>
      </w:r>
      <w:r w:rsidR="00F40516">
        <w:rPr>
          <w:rFonts w:ascii="Tahoma" w:hAnsi="Tahoma" w:cs="Tahoma"/>
          <w:sz w:val="24"/>
          <w:szCs w:val="24"/>
        </w:rPr>
        <w:t xml:space="preserve">По умолчанию, данные параметры не выставлены. </w:t>
      </w:r>
    </w:p>
    <w:p w:rsidR="00D70505" w:rsidRDefault="00126C0E" w:rsidP="00126C0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блоке «Па</w:t>
      </w:r>
      <w:r w:rsidR="0080627B">
        <w:rPr>
          <w:rFonts w:ascii="Tahoma" w:hAnsi="Tahoma" w:cs="Tahoma"/>
          <w:sz w:val="24"/>
          <w:szCs w:val="24"/>
        </w:rPr>
        <w:t>спорт доступности» паспорт может быть прикреплен с помощью файла (</w:t>
      </w:r>
      <w:r w:rsidR="0080627B">
        <w:rPr>
          <w:rFonts w:ascii="Tahoma" w:hAnsi="Tahoma" w:cs="Tahoma"/>
          <w:sz w:val="24"/>
          <w:szCs w:val="24"/>
          <w:lang w:val="en-US"/>
        </w:rPr>
        <w:t>pdf</w:t>
      </w:r>
      <w:r w:rsidR="0080627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0627B">
        <w:rPr>
          <w:rFonts w:ascii="Tahoma" w:hAnsi="Tahoma" w:cs="Tahoma"/>
          <w:sz w:val="24"/>
          <w:szCs w:val="24"/>
        </w:rPr>
        <w:t>doc</w:t>
      </w:r>
      <w:proofErr w:type="spellEnd"/>
      <w:r w:rsidR="0080627B">
        <w:rPr>
          <w:rFonts w:ascii="Tahoma" w:hAnsi="Tahoma" w:cs="Tahoma"/>
          <w:sz w:val="24"/>
          <w:szCs w:val="24"/>
        </w:rPr>
        <w:t xml:space="preserve"> и т.д.) в поле «Файл</w:t>
      </w:r>
      <w:r>
        <w:rPr>
          <w:rFonts w:ascii="Tahoma" w:hAnsi="Tahoma" w:cs="Tahoma"/>
          <w:sz w:val="24"/>
          <w:szCs w:val="24"/>
        </w:rPr>
        <w:t>»,</w:t>
      </w:r>
      <w:r w:rsidR="0080627B">
        <w:rPr>
          <w:rFonts w:ascii="Tahoma" w:hAnsi="Tahoma" w:cs="Tahoma"/>
          <w:sz w:val="24"/>
          <w:szCs w:val="24"/>
        </w:rPr>
        <w:t xml:space="preserve"> ссылкой на интернет ресурс, с помощью поля «Ссылка</w:t>
      </w:r>
      <w:r>
        <w:rPr>
          <w:rFonts w:ascii="Tahoma" w:hAnsi="Tahoma" w:cs="Tahoma"/>
          <w:sz w:val="24"/>
          <w:szCs w:val="24"/>
        </w:rPr>
        <w:t xml:space="preserve">». </w:t>
      </w:r>
      <w:r w:rsidR="00D70505">
        <w:rPr>
          <w:rFonts w:ascii="Tahoma" w:hAnsi="Tahoma" w:cs="Tahoma"/>
          <w:sz w:val="24"/>
          <w:szCs w:val="24"/>
        </w:rPr>
        <w:t xml:space="preserve"> </w:t>
      </w:r>
    </w:p>
    <w:p w:rsidR="00D70505" w:rsidRDefault="00D70505" w:rsidP="00126C0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Блок «Условия для детей с ОВЗ/инвалидностью»</w:t>
      </w:r>
      <w:ins w:id="1" w:author="Ирина Вахтина" w:date="2019-02-18T09:44:00Z">
        <w:r w:rsidR="00271E39">
          <w:rPr>
            <w:rFonts w:ascii="Tahoma" w:hAnsi="Tahoma" w:cs="Tahoma"/>
            <w:sz w:val="24"/>
            <w:szCs w:val="24"/>
          </w:rPr>
          <w:t>. Добавлены новые поля:</w:t>
        </w:r>
      </w:ins>
    </w:p>
    <w:p w:rsidR="00126C0E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Пути движения к объекту (от остановки транспорта) оборудованы для детей с нарушениями слуха</w:t>
      </w:r>
      <w:r>
        <w:rPr>
          <w:rFonts w:ascii="Tahoma" w:hAnsi="Tahoma" w:cs="Tahoma"/>
          <w:sz w:val="24"/>
          <w:szCs w:val="24"/>
        </w:rPr>
        <w:t>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Входы (выходы) в здание оборудованы для детей с нарушениями зрения</w:t>
      </w:r>
      <w:r>
        <w:rPr>
          <w:rFonts w:ascii="Tahoma" w:hAnsi="Tahoma" w:cs="Tahoma"/>
          <w:sz w:val="24"/>
          <w:szCs w:val="24"/>
        </w:rPr>
        <w:t>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Система информации и связи (на всех зонах) оборудована</w:t>
      </w:r>
      <w:r>
        <w:rPr>
          <w:rFonts w:ascii="Tahoma" w:hAnsi="Tahoma" w:cs="Tahoma"/>
          <w:sz w:val="24"/>
          <w:szCs w:val="24"/>
        </w:rPr>
        <w:t xml:space="preserve"> для детей с нарушениями зрения,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Имеется в наличии специальное оборудование для организации образовательной среды</w:t>
      </w:r>
      <w:r>
        <w:rPr>
          <w:rFonts w:ascii="Tahoma" w:hAnsi="Tahoma" w:cs="Tahoma"/>
          <w:sz w:val="24"/>
          <w:szCs w:val="24"/>
        </w:rPr>
        <w:t xml:space="preserve"> для детей с нарушениями зрения,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Путь (пути) движения внутри здания (в т.ч. пути эвакуации) оборудованы</w:t>
      </w:r>
      <w:r>
        <w:rPr>
          <w:rFonts w:ascii="Tahoma" w:hAnsi="Tahoma" w:cs="Tahoma"/>
          <w:sz w:val="24"/>
          <w:szCs w:val="24"/>
        </w:rPr>
        <w:t xml:space="preserve"> для детей с нарушениями зрения,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Пути движения к объекту (от остановки транспорта) оборудованы для детей с нарушениями опорно-двигательного аппарата</w:t>
      </w:r>
      <w:r>
        <w:rPr>
          <w:rFonts w:ascii="Tahoma" w:hAnsi="Tahoma" w:cs="Tahoma"/>
          <w:sz w:val="24"/>
          <w:szCs w:val="24"/>
        </w:rPr>
        <w:t>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Территория, прилегающая к зданию, оборудована для детей с нарушениями слуха</w:t>
      </w:r>
      <w:r>
        <w:rPr>
          <w:rFonts w:ascii="Tahoma" w:hAnsi="Tahoma" w:cs="Tahoma"/>
          <w:sz w:val="24"/>
          <w:szCs w:val="24"/>
        </w:rPr>
        <w:t>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Входы (выходы) в здание оборудован</w:t>
      </w:r>
      <w:r>
        <w:rPr>
          <w:rFonts w:ascii="Tahoma" w:hAnsi="Tahoma" w:cs="Tahoma"/>
          <w:sz w:val="24"/>
          <w:szCs w:val="24"/>
        </w:rPr>
        <w:t>ы для детей с нарушениями слуха,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proofErr w:type="spellStart"/>
      <w:r w:rsidRPr="00D70505">
        <w:rPr>
          <w:rFonts w:ascii="Tahoma" w:hAnsi="Tahoma" w:cs="Tahoma"/>
          <w:sz w:val="24"/>
          <w:szCs w:val="24"/>
        </w:rPr>
        <w:lastRenderedPageBreak/>
        <w:t>Cанитарно-гигиенические</w:t>
      </w:r>
      <w:proofErr w:type="spellEnd"/>
      <w:r w:rsidRPr="00D70505">
        <w:rPr>
          <w:rFonts w:ascii="Tahoma" w:hAnsi="Tahoma" w:cs="Tahoma"/>
          <w:sz w:val="24"/>
          <w:szCs w:val="24"/>
        </w:rPr>
        <w:t xml:space="preserve"> помещения оборудованы для детей с нарушениями опорно-двигательного аппарата</w:t>
      </w:r>
      <w:r>
        <w:rPr>
          <w:rFonts w:ascii="Tahoma" w:hAnsi="Tahoma" w:cs="Tahoma"/>
          <w:sz w:val="24"/>
          <w:szCs w:val="24"/>
        </w:rPr>
        <w:t>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Санитарно-гигиенические помещения оборудованы для детей с нарушениями зрения</w:t>
      </w:r>
      <w:r>
        <w:rPr>
          <w:rFonts w:ascii="Tahoma" w:hAnsi="Tahoma" w:cs="Tahoma"/>
          <w:sz w:val="24"/>
          <w:szCs w:val="24"/>
        </w:rPr>
        <w:t>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Территория, прилегающая к зданию, оборудована для детей с нарушениями зрения</w:t>
      </w:r>
      <w:r>
        <w:rPr>
          <w:rFonts w:ascii="Tahoma" w:hAnsi="Tahoma" w:cs="Tahoma"/>
          <w:sz w:val="24"/>
          <w:szCs w:val="24"/>
        </w:rPr>
        <w:t>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Система информации и связи (на всех зонах) оборудована для детей с нарушениями слуха</w:t>
      </w:r>
      <w:r>
        <w:rPr>
          <w:rFonts w:ascii="Tahoma" w:hAnsi="Tahoma" w:cs="Tahoma"/>
          <w:sz w:val="24"/>
          <w:szCs w:val="24"/>
        </w:rPr>
        <w:t>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Санитарно-гигиенические помещения оборудованы для детей с нарушениями слуха</w:t>
      </w:r>
      <w:r>
        <w:rPr>
          <w:rFonts w:ascii="Tahoma" w:hAnsi="Tahoma" w:cs="Tahoma"/>
          <w:sz w:val="24"/>
          <w:szCs w:val="24"/>
        </w:rPr>
        <w:t>,</w:t>
      </w:r>
    </w:p>
    <w:p w:rsidR="00D70505" w:rsidRDefault="00D70505" w:rsidP="00D70505">
      <w:pPr>
        <w:pStyle w:val="a3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Имеется в наличии специальное оборудование для организации образовательной среды для детей с нарушениями слуха</w:t>
      </w:r>
      <w:r>
        <w:rPr>
          <w:rFonts w:ascii="Tahoma" w:hAnsi="Tahoma" w:cs="Tahoma"/>
          <w:sz w:val="24"/>
          <w:szCs w:val="24"/>
        </w:rPr>
        <w:t>.</w:t>
      </w:r>
    </w:p>
    <w:p w:rsidR="00D70505" w:rsidRDefault="00D70505" w:rsidP="00D70505">
      <w:pPr>
        <w:rPr>
          <w:rFonts w:ascii="Tahoma" w:hAnsi="Tahoma" w:cs="Tahoma"/>
          <w:sz w:val="24"/>
          <w:szCs w:val="24"/>
        </w:rPr>
      </w:pPr>
      <w:r w:rsidRPr="00D70505">
        <w:rPr>
          <w:rFonts w:ascii="Tahoma" w:hAnsi="Tahoma" w:cs="Tahoma"/>
          <w:sz w:val="24"/>
          <w:szCs w:val="24"/>
        </w:rPr>
        <w:t>Содержит следующие возможные значения: «</w:t>
      </w:r>
      <w:r>
        <w:rPr>
          <w:rFonts w:ascii="Tahoma" w:hAnsi="Tahoma" w:cs="Tahoma"/>
          <w:sz w:val="24"/>
          <w:szCs w:val="24"/>
        </w:rPr>
        <w:t>условия не реализованы</w:t>
      </w:r>
      <w:r w:rsidRPr="00D70505">
        <w:rPr>
          <w:rFonts w:ascii="Tahoma" w:hAnsi="Tahoma" w:cs="Tahoma"/>
          <w:sz w:val="24"/>
          <w:szCs w:val="24"/>
        </w:rPr>
        <w:t>», «</w:t>
      </w:r>
      <w:r>
        <w:rPr>
          <w:rFonts w:ascii="Tahoma" w:hAnsi="Tahoma" w:cs="Tahoma"/>
          <w:sz w:val="24"/>
          <w:szCs w:val="24"/>
        </w:rPr>
        <w:t>условия частично реализованы</w:t>
      </w:r>
      <w:r w:rsidRPr="00D70505">
        <w:rPr>
          <w:rFonts w:ascii="Tahoma" w:hAnsi="Tahoma" w:cs="Tahoma"/>
          <w:sz w:val="24"/>
          <w:szCs w:val="24"/>
        </w:rPr>
        <w:t>», «</w:t>
      </w:r>
      <w:r>
        <w:rPr>
          <w:rFonts w:ascii="Tahoma" w:hAnsi="Tahoma" w:cs="Tahoma"/>
          <w:sz w:val="24"/>
          <w:szCs w:val="24"/>
        </w:rPr>
        <w:t>условия реализованы</w:t>
      </w:r>
      <w:r w:rsidRPr="00D70505">
        <w:rPr>
          <w:rFonts w:ascii="Tahoma" w:hAnsi="Tahoma" w:cs="Tahoma"/>
          <w:sz w:val="24"/>
          <w:szCs w:val="24"/>
        </w:rPr>
        <w:t xml:space="preserve">». </w:t>
      </w:r>
      <w:r w:rsidR="0080627B">
        <w:rPr>
          <w:rFonts w:ascii="Tahoma" w:hAnsi="Tahoma" w:cs="Tahoma"/>
          <w:sz w:val="24"/>
          <w:szCs w:val="24"/>
        </w:rPr>
        <w:t>По умолчанию выставлено значение «условия не реализованы».</w:t>
      </w:r>
    </w:p>
    <w:p w:rsidR="00D70505" w:rsidRPr="00D70505" w:rsidRDefault="00D70505" w:rsidP="00D70505">
      <w:pPr>
        <w:rPr>
          <w:rFonts w:ascii="Tahoma" w:hAnsi="Tahoma" w:cs="Tahoma"/>
          <w:sz w:val="24"/>
          <w:szCs w:val="24"/>
        </w:rPr>
      </w:pPr>
    </w:p>
    <w:p w:rsidR="00D70505" w:rsidRDefault="00D70505" w:rsidP="00D70505">
      <w:pPr>
        <w:jc w:val="center"/>
        <w:rPr>
          <w:rFonts w:ascii="Tahoma" w:hAnsi="Tahoma" w:cs="Tahoma"/>
          <w:b/>
          <w:sz w:val="24"/>
          <w:szCs w:val="24"/>
        </w:rPr>
      </w:pPr>
      <w:r w:rsidRPr="00D70505">
        <w:rPr>
          <w:rFonts w:ascii="Tahoma" w:hAnsi="Tahoma" w:cs="Tahoma"/>
          <w:b/>
          <w:sz w:val="24"/>
          <w:szCs w:val="24"/>
        </w:rPr>
        <w:t>Заполнение справочника «Организаций»</w:t>
      </w:r>
    </w:p>
    <w:p w:rsidR="0080627B" w:rsidRDefault="0080627B" w:rsidP="00D7050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системе реализованы новые поля, которые необходимо заполнить обязательно для статусов:</w:t>
      </w:r>
    </w:p>
    <w:p w:rsidR="00D70505" w:rsidRPr="0080627B" w:rsidRDefault="003A30E2" w:rsidP="0080627B">
      <w:pPr>
        <w:pStyle w:val="a3"/>
        <w:numPr>
          <w:ilvl w:val="0"/>
          <w:numId w:val="10"/>
        </w:numPr>
        <w:rPr>
          <w:rFonts w:ascii="Tahoma" w:hAnsi="Tahoma" w:cs="Tahoma"/>
          <w:sz w:val="24"/>
          <w:szCs w:val="24"/>
        </w:rPr>
      </w:pPr>
      <w:r w:rsidRPr="0080627B">
        <w:rPr>
          <w:rFonts w:ascii="Tahoma" w:hAnsi="Tahoma" w:cs="Tahoma"/>
          <w:sz w:val="24"/>
          <w:szCs w:val="24"/>
        </w:rPr>
        <w:t>«Рекон</w:t>
      </w:r>
      <w:r w:rsidR="0080627B" w:rsidRPr="0080627B">
        <w:rPr>
          <w:rFonts w:ascii="Tahoma" w:hAnsi="Tahoma" w:cs="Tahoma"/>
          <w:sz w:val="24"/>
          <w:szCs w:val="24"/>
        </w:rPr>
        <w:t>струкция», «Капитальный ремонт»</w:t>
      </w:r>
      <w:r w:rsidRPr="0080627B">
        <w:rPr>
          <w:rFonts w:ascii="Tahoma" w:hAnsi="Tahoma" w:cs="Tahoma"/>
          <w:sz w:val="24"/>
          <w:szCs w:val="24"/>
        </w:rPr>
        <w:t xml:space="preserve"> </w:t>
      </w:r>
      <w:r w:rsidR="0080627B" w:rsidRPr="0080627B">
        <w:rPr>
          <w:rFonts w:ascii="Tahoma" w:hAnsi="Tahoma" w:cs="Tahoma"/>
          <w:sz w:val="24"/>
          <w:szCs w:val="24"/>
        </w:rPr>
        <w:t xml:space="preserve">необходимо указывать даты </w:t>
      </w:r>
      <w:r w:rsidRPr="0080627B">
        <w:rPr>
          <w:rFonts w:ascii="Tahoma" w:hAnsi="Tahoma" w:cs="Tahoma"/>
          <w:sz w:val="24"/>
          <w:szCs w:val="24"/>
        </w:rPr>
        <w:t>«Начало» и «Планируемая дата открытия».</w:t>
      </w:r>
    </w:p>
    <w:p w:rsidR="003A30E2" w:rsidRPr="0080627B" w:rsidRDefault="003A30E2" w:rsidP="0080627B">
      <w:pPr>
        <w:pStyle w:val="a3"/>
        <w:numPr>
          <w:ilvl w:val="0"/>
          <w:numId w:val="10"/>
        </w:numPr>
        <w:rPr>
          <w:rFonts w:ascii="Tahoma" w:hAnsi="Tahoma" w:cs="Tahoma"/>
          <w:sz w:val="24"/>
          <w:szCs w:val="24"/>
        </w:rPr>
      </w:pPr>
      <w:r w:rsidRPr="0080627B">
        <w:rPr>
          <w:rFonts w:ascii="Tahoma" w:hAnsi="Tahoma" w:cs="Tahoma"/>
          <w:sz w:val="24"/>
          <w:szCs w:val="24"/>
        </w:rPr>
        <w:t>«Деятельность приостановлена», «Контингент отсутствует», необходимо, заполнить поле «Причина».</w:t>
      </w:r>
    </w:p>
    <w:p w:rsidR="003A30E2" w:rsidRDefault="003A30E2" w:rsidP="00D70505">
      <w:pPr>
        <w:rPr>
          <w:rFonts w:ascii="Tahoma" w:hAnsi="Tahoma" w:cs="Tahoma"/>
          <w:sz w:val="24"/>
          <w:szCs w:val="24"/>
        </w:rPr>
      </w:pPr>
    </w:p>
    <w:p w:rsidR="003A30E2" w:rsidRDefault="003A30E2" w:rsidP="003A30E2">
      <w:pPr>
        <w:jc w:val="center"/>
        <w:rPr>
          <w:rFonts w:ascii="Tahoma" w:hAnsi="Tahoma" w:cs="Tahoma"/>
          <w:b/>
          <w:sz w:val="24"/>
          <w:szCs w:val="24"/>
        </w:rPr>
      </w:pPr>
      <w:r w:rsidRPr="003A30E2">
        <w:rPr>
          <w:rFonts w:ascii="Tahoma" w:hAnsi="Tahoma" w:cs="Tahoma"/>
          <w:b/>
          <w:sz w:val="24"/>
          <w:szCs w:val="24"/>
        </w:rPr>
        <w:t>Заполнения справочника «Должности»</w:t>
      </w:r>
    </w:p>
    <w:p w:rsidR="003A30E2" w:rsidRDefault="003A30E2" w:rsidP="003A30E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 справочник «Категории должности» </w:t>
      </w:r>
      <w:ins w:id="2" w:author="Ирина Вахтина" w:date="2019-02-18T09:46:00Z">
        <w:r w:rsidR="00271E39">
          <w:rPr>
            <w:rFonts w:ascii="Tahoma" w:hAnsi="Tahoma" w:cs="Tahoma"/>
            <w:sz w:val="24"/>
            <w:szCs w:val="24"/>
          </w:rPr>
          <w:t xml:space="preserve">добавлены новые </w:t>
        </w:r>
      </w:ins>
      <w:r>
        <w:rPr>
          <w:rFonts w:ascii="Tahoma" w:hAnsi="Tahoma" w:cs="Tahoma"/>
          <w:sz w:val="24"/>
          <w:szCs w:val="24"/>
        </w:rPr>
        <w:t xml:space="preserve">значения: </w:t>
      </w:r>
    </w:p>
    <w:p w:rsidR="003A30E2" w:rsidRDefault="003A30E2" w:rsidP="003A30E2">
      <w:pPr>
        <w:pStyle w:val="a3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о</w:t>
      </w:r>
      <w:r w:rsidRPr="003A30E2">
        <w:rPr>
          <w:rFonts w:ascii="Tahoma" w:hAnsi="Tahoma" w:cs="Tahoma"/>
          <w:sz w:val="24"/>
          <w:szCs w:val="24"/>
        </w:rPr>
        <w:t>лигофренопедагог</w:t>
      </w:r>
      <w:proofErr w:type="spellEnd"/>
      <w:r>
        <w:rPr>
          <w:rFonts w:ascii="Tahoma" w:hAnsi="Tahoma" w:cs="Tahoma"/>
          <w:sz w:val="24"/>
          <w:szCs w:val="24"/>
        </w:rPr>
        <w:t>,</w:t>
      </w:r>
    </w:p>
    <w:p w:rsidR="003A30E2" w:rsidRDefault="003A30E2" w:rsidP="003A30E2">
      <w:pPr>
        <w:pStyle w:val="a3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</w:t>
      </w:r>
      <w:r w:rsidRPr="003A30E2">
        <w:rPr>
          <w:rFonts w:ascii="Tahoma" w:hAnsi="Tahoma" w:cs="Tahoma"/>
          <w:sz w:val="24"/>
          <w:szCs w:val="24"/>
        </w:rPr>
        <w:t>ифлопедагог</w:t>
      </w:r>
      <w:r>
        <w:rPr>
          <w:rFonts w:ascii="Tahoma" w:hAnsi="Tahoma" w:cs="Tahoma"/>
          <w:sz w:val="24"/>
          <w:szCs w:val="24"/>
        </w:rPr>
        <w:t>,</w:t>
      </w:r>
    </w:p>
    <w:p w:rsidR="003A30E2" w:rsidRDefault="003A30E2" w:rsidP="003A30E2">
      <w:pPr>
        <w:pStyle w:val="a3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</w:t>
      </w:r>
      <w:r w:rsidRPr="003A30E2">
        <w:rPr>
          <w:rFonts w:ascii="Tahoma" w:hAnsi="Tahoma" w:cs="Tahoma"/>
          <w:sz w:val="24"/>
          <w:szCs w:val="24"/>
        </w:rPr>
        <w:t>урдопедагог</w:t>
      </w:r>
      <w:r>
        <w:rPr>
          <w:rFonts w:ascii="Tahoma" w:hAnsi="Tahoma" w:cs="Tahoma"/>
          <w:sz w:val="24"/>
          <w:szCs w:val="24"/>
        </w:rPr>
        <w:t>,</w:t>
      </w:r>
    </w:p>
    <w:p w:rsidR="003A30E2" w:rsidRDefault="003A30E2" w:rsidP="003A30E2">
      <w:pPr>
        <w:pStyle w:val="a3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3A30E2">
        <w:rPr>
          <w:rFonts w:ascii="Tahoma" w:hAnsi="Tahoma" w:cs="Tahoma"/>
          <w:sz w:val="24"/>
          <w:szCs w:val="24"/>
        </w:rPr>
        <w:t>инструктор-методист ЛФК</w:t>
      </w:r>
      <w:r>
        <w:rPr>
          <w:rFonts w:ascii="Tahoma" w:hAnsi="Tahoma" w:cs="Tahoma"/>
          <w:sz w:val="24"/>
          <w:szCs w:val="24"/>
        </w:rPr>
        <w:t>,</w:t>
      </w:r>
    </w:p>
    <w:p w:rsidR="003A30E2" w:rsidRDefault="003A30E2" w:rsidP="003A30E2">
      <w:pPr>
        <w:pStyle w:val="a3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3A30E2">
        <w:rPr>
          <w:rFonts w:ascii="Tahoma" w:hAnsi="Tahoma" w:cs="Tahoma"/>
          <w:sz w:val="24"/>
          <w:szCs w:val="24"/>
        </w:rPr>
        <w:t>инструктор по АФК</w:t>
      </w:r>
      <w:r>
        <w:rPr>
          <w:rFonts w:ascii="Tahoma" w:hAnsi="Tahoma" w:cs="Tahoma"/>
          <w:sz w:val="24"/>
          <w:szCs w:val="24"/>
        </w:rPr>
        <w:t>,</w:t>
      </w:r>
    </w:p>
    <w:p w:rsidR="003A30E2" w:rsidRDefault="003A30E2" w:rsidP="003A30E2">
      <w:pPr>
        <w:pStyle w:val="a3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3A30E2">
        <w:rPr>
          <w:rFonts w:ascii="Tahoma" w:hAnsi="Tahoma" w:cs="Tahoma"/>
          <w:sz w:val="24"/>
          <w:szCs w:val="24"/>
        </w:rPr>
        <w:t>невролог</w:t>
      </w:r>
      <w:r>
        <w:rPr>
          <w:rFonts w:ascii="Tahoma" w:hAnsi="Tahoma" w:cs="Tahoma"/>
          <w:sz w:val="24"/>
          <w:szCs w:val="24"/>
        </w:rPr>
        <w:t>,</w:t>
      </w:r>
    </w:p>
    <w:p w:rsidR="003A30E2" w:rsidRDefault="003A30E2" w:rsidP="003A30E2">
      <w:pPr>
        <w:pStyle w:val="a3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3A30E2">
        <w:rPr>
          <w:rFonts w:ascii="Tahoma" w:hAnsi="Tahoma" w:cs="Tahoma"/>
          <w:sz w:val="24"/>
          <w:szCs w:val="24"/>
        </w:rPr>
        <w:t>офтальмолог</w:t>
      </w:r>
      <w:r>
        <w:rPr>
          <w:rFonts w:ascii="Tahoma" w:hAnsi="Tahoma" w:cs="Tahoma"/>
          <w:sz w:val="24"/>
          <w:szCs w:val="24"/>
        </w:rPr>
        <w:t>,</w:t>
      </w:r>
    </w:p>
    <w:p w:rsidR="003A30E2" w:rsidRDefault="003A30E2" w:rsidP="003A30E2">
      <w:pPr>
        <w:pStyle w:val="a3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proofErr w:type="spellStart"/>
      <w:r w:rsidRPr="003A30E2">
        <w:rPr>
          <w:rFonts w:ascii="Tahoma" w:hAnsi="Tahoma" w:cs="Tahoma"/>
          <w:sz w:val="24"/>
          <w:szCs w:val="24"/>
        </w:rPr>
        <w:t>сурдолог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863B9" w:rsidRDefault="003A30E2" w:rsidP="003A30E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Необходимо актуализировать </w:t>
      </w:r>
      <w:r w:rsidR="009863B9">
        <w:rPr>
          <w:rFonts w:ascii="Tahoma" w:hAnsi="Tahoma" w:cs="Tahoma"/>
          <w:sz w:val="24"/>
          <w:szCs w:val="24"/>
        </w:rPr>
        <w:t>информацию о сотрудниках.</w:t>
      </w:r>
    </w:p>
    <w:p w:rsidR="009863B9" w:rsidRDefault="009863B9" w:rsidP="003A30E2">
      <w:pPr>
        <w:rPr>
          <w:rFonts w:ascii="Tahoma" w:hAnsi="Tahoma" w:cs="Tahoma"/>
          <w:sz w:val="24"/>
          <w:szCs w:val="24"/>
        </w:rPr>
      </w:pPr>
    </w:p>
    <w:p w:rsidR="00D346B8" w:rsidRPr="00D346B8" w:rsidRDefault="00D346B8" w:rsidP="00D346B8">
      <w:pPr>
        <w:rPr>
          <w:rFonts w:ascii="Tahoma" w:hAnsi="Tahoma" w:cs="Tahoma"/>
          <w:sz w:val="24"/>
          <w:szCs w:val="24"/>
        </w:rPr>
      </w:pPr>
    </w:p>
    <w:p w:rsidR="00D346B8" w:rsidRPr="00271E39" w:rsidRDefault="00E65C8E" w:rsidP="00D346B8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D346B8">
        <w:rPr>
          <w:rFonts w:ascii="Tahoma" w:hAnsi="Tahoma" w:cs="Tahoma"/>
          <w:b/>
          <w:sz w:val="24"/>
          <w:szCs w:val="24"/>
        </w:rPr>
        <w:t>Заполнение «Реестра заявок</w:t>
      </w:r>
      <w:r w:rsidR="00D346B8" w:rsidRPr="003A30E2">
        <w:rPr>
          <w:rFonts w:ascii="Tahoma" w:hAnsi="Tahoma" w:cs="Tahoma"/>
          <w:b/>
          <w:sz w:val="24"/>
          <w:szCs w:val="24"/>
        </w:rPr>
        <w:t>»</w:t>
      </w:r>
      <w:r w:rsidR="00D346B8" w:rsidRPr="00271E39">
        <w:rPr>
          <w:rFonts w:ascii="Tahoma" w:hAnsi="Tahoma" w:cs="Tahoma"/>
          <w:b/>
          <w:sz w:val="24"/>
          <w:szCs w:val="24"/>
        </w:rPr>
        <w:t xml:space="preserve"> </w:t>
      </w:r>
    </w:p>
    <w:p w:rsidR="003A30E2" w:rsidRDefault="00D346B8" w:rsidP="00D346B8">
      <w:pPr>
        <w:rPr>
          <w:rFonts w:ascii="Tahoma" w:hAnsi="Tahoma" w:cs="Tahoma"/>
          <w:sz w:val="24"/>
          <w:szCs w:val="24"/>
        </w:rPr>
      </w:pPr>
      <w:r w:rsidRPr="00D346B8">
        <w:rPr>
          <w:rFonts w:ascii="Tahoma" w:hAnsi="Tahoma" w:cs="Tahoma"/>
          <w:sz w:val="24"/>
          <w:szCs w:val="24"/>
        </w:rPr>
        <w:lastRenderedPageBreak/>
        <w:t>При заполнении карточки</w:t>
      </w:r>
      <w:r>
        <w:rPr>
          <w:rFonts w:ascii="Tahoma" w:hAnsi="Tahoma" w:cs="Tahoma"/>
          <w:sz w:val="24"/>
          <w:szCs w:val="24"/>
        </w:rPr>
        <w:t xml:space="preserve"> заявления на вкладке «Данные о ребенке» </w:t>
      </w:r>
      <w:r w:rsidR="00A40AA5">
        <w:rPr>
          <w:rFonts w:ascii="Tahoma" w:hAnsi="Tahoma" w:cs="Tahoma"/>
          <w:sz w:val="24"/>
          <w:szCs w:val="24"/>
        </w:rPr>
        <w:t>можно указать «</w:t>
      </w:r>
      <w:r w:rsidR="00A40AA5" w:rsidRPr="00A40AA5">
        <w:rPr>
          <w:rFonts w:ascii="Tahoma" w:hAnsi="Tahoma" w:cs="Tahoma"/>
          <w:sz w:val="24"/>
          <w:szCs w:val="24"/>
        </w:rPr>
        <w:t>Желаемая направленность группы при зачи</w:t>
      </w:r>
      <w:r w:rsidR="00A40AA5">
        <w:rPr>
          <w:rFonts w:ascii="Tahoma" w:hAnsi="Tahoma" w:cs="Tahoma"/>
          <w:sz w:val="24"/>
          <w:szCs w:val="24"/>
        </w:rPr>
        <w:t>с</w:t>
      </w:r>
      <w:r w:rsidR="00A40AA5" w:rsidRPr="00A40AA5">
        <w:rPr>
          <w:rFonts w:ascii="Tahoma" w:hAnsi="Tahoma" w:cs="Tahoma"/>
          <w:sz w:val="24"/>
          <w:szCs w:val="24"/>
        </w:rPr>
        <w:t>лении</w:t>
      </w:r>
      <w:r w:rsidR="00A40AA5">
        <w:rPr>
          <w:rFonts w:ascii="Tahoma" w:hAnsi="Tahoma" w:cs="Tahoma"/>
          <w:sz w:val="24"/>
          <w:szCs w:val="24"/>
        </w:rPr>
        <w:t xml:space="preserve">». </w:t>
      </w:r>
    </w:p>
    <w:p w:rsidR="00A40AA5" w:rsidRDefault="00A40AA5" w:rsidP="00D346B8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Значения:</w:t>
      </w:r>
    </w:p>
    <w:p w:rsidR="00A40AA5" w:rsidRDefault="00A40AA5" w:rsidP="00A40AA5">
      <w:pPr>
        <w:pStyle w:val="a3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Общеразвивающий,</w:t>
      </w:r>
    </w:p>
    <w:p w:rsidR="00A40AA5" w:rsidRDefault="00A40AA5" w:rsidP="00A40AA5">
      <w:pPr>
        <w:pStyle w:val="a3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Оздоровительный,</w:t>
      </w:r>
    </w:p>
    <w:p w:rsidR="00A40AA5" w:rsidRDefault="00A40AA5" w:rsidP="00A40AA5">
      <w:pPr>
        <w:pStyle w:val="a3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Компенсирующий,</w:t>
      </w:r>
    </w:p>
    <w:p w:rsidR="00A40AA5" w:rsidRDefault="00A40AA5" w:rsidP="00A40AA5">
      <w:pPr>
        <w:pStyle w:val="a3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Комбинированный,</w:t>
      </w:r>
    </w:p>
    <w:p w:rsidR="00A40AA5" w:rsidRDefault="00A40AA5" w:rsidP="00A40AA5">
      <w:pPr>
        <w:pStyle w:val="a3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Для детей раннего возраста,</w:t>
      </w:r>
    </w:p>
    <w:p w:rsidR="00A40AA5" w:rsidRDefault="00A40AA5" w:rsidP="00A40AA5">
      <w:pPr>
        <w:pStyle w:val="a3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Группа по присмотру и уходу,</w:t>
      </w:r>
    </w:p>
    <w:p w:rsidR="00A40AA5" w:rsidRDefault="00A40AA5" w:rsidP="00A40AA5">
      <w:pPr>
        <w:pStyle w:val="a3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Семейные дошкольные группы.</w:t>
      </w:r>
    </w:p>
    <w:p w:rsidR="00A40AA5" w:rsidRPr="00A40AA5" w:rsidRDefault="00A40AA5" w:rsidP="00A40AA5">
      <w:pPr>
        <w:rPr>
          <w:rFonts w:ascii="Tahoma" w:hAnsi="Tahoma" w:cs="Tahoma"/>
          <w:sz w:val="24"/>
          <w:szCs w:val="24"/>
        </w:rPr>
      </w:pPr>
      <w:r w:rsidRPr="00A40AA5">
        <w:rPr>
          <w:rFonts w:ascii="Tahoma" w:hAnsi="Tahoma" w:cs="Tahoma"/>
          <w:sz w:val="24"/>
          <w:szCs w:val="24"/>
        </w:rPr>
        <w:t>Значение по умолчанию не выставлено.</w:t>
      </w:r>
      <w:r>
        <w:rPr>
          <w:rFonts w:ascii="Tahoma" w:hAnsi="Tahoma" w:cs="Tahoma"/>
          <w:sz w:val="24"/>
          <w:szCs w:val="24"/>
        </w:rPr>
        <w:t xml:space="preserve"> Данное поле не обязательное для заполнения.</w:t>
      </w:r>
    </w:p>
    <w:p w:rsidR="00A40AA5" w:rsidRPr="00A40AA5" w:rsidRDefault="00A40AA5" w:rsidP="00A40AA5">
      <w:pPr>
        <w:rPr>
          <w:rFonts w:ascii="Tahoma" w:hAnsi="Tahoma" w:cs="Tahoma"/>
          <w:sz w:val="24"/>
          <w:szCs w:val="24"/>
        </w:rPr>
      </w:pPr>
    </w:p>
    <w:p w:rsidR="003A30E2" w:rsidRPr="00271E39" w:rsidRDefault="003A30E2" w:rsidP="003A30E2">
      <w:pPr>
        <w:jc w:val="center"/>
        <w:rPr>
          <w:rFonts w:ascii="Tahoma" w:hAnsi="Tahoma" w:cs="Tahoma"/>
          <w:b/>
          <w:sz w:val="24"/>
          <w:szCs w:val="24"/>
        </w:rPr>
      </w:pPr>
      <w:r w:rsidRPr="003A30E2">
        <w:rPr>
          <w:rFonts w:ascii="Tahoma" w:hAnsi="Tahoma" w:cs="Tahoma"/>
          <w:b/>
          <w:sz w:val="24"/>
          <w:szCs w:val="24"/>
        </w:rPr>
        <w:t>Заполнение реестра «Направления»</w:t>
      </w:r>
      <w:r w:rsidR="006E54F4" w:rsidRPr="00271E39">
        <w:rPr>
          <w:rFonts w:ascii="Tahoma" w:hAnsi="Tahoma" w:cs="Tahoma"/>
          <w:b/>
          <w:sz w:val="24"/>
          <w:szCs w:val="24"/>
        </w:rPr>
        <w:t xml:space="preserve"> </w:t>
      </w:r>
    </w:p>
    <w:p w:rsidR="006E54F4" w:rsidRDefault="006E54F4" w:rsidP="006E54F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 заполнении карточки направления, теперь можно указать «</w:t>
      </w:r>
      <w:r w:rsidRPr="006E54F4">
        <w:rPr>
          <w:rFonts w:ascii="Tahoma" w:hAnsi="Tahoma" w:cs="Tahoma"/>
          <w:sz w:val="24"/>
          <w:szCs w:val="24"/>
        </w:rPr>
        <w:t>Режим пребывания ребенка в ДОО (выставляетс</w:t>
      </w:r>
      <w:r>
        <w:rPr>
          <w:rFonts w:ascii="Tahoma" w:hAnsi="Tahoma" w:cs="Tahoma"/>
          <w:sz w:val="24"/>
          <w:szCs w:val="24"/>
        </w:rPr>
        <w:t>я при отличии с режимом группы)». Значения:</w:t>
      </w:r>
    </w:p>
    <w:p w:rsidR="006E54F4" w:rsidRDefault="006E54F4" w:rsidP="006E54F4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Кратковременного пребывания,</w:t>
      </w:r>
    </w:p>
    <w:p w:rsidR="006E54F4" w:rsidRDefault="006E54F4" w:rsidP="006E54F4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Сокращенный день,</w:t>
      </w:r>
    </w:p>
    <w:p w:rsidR="006E54F4" w:rsidRDefault="006E54F4" w:rsidP="006E54F4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Полный день,</w:t>
      </w:r>
    </w:p>
    <w:p w:rsidR="006E54F4" w:rsidRDefault="006E54F4" w:rsidP="006E54F4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Продленного дня,</w:t>
      </w:r>
    </w:p>
    <w:p w:rsidR="00A40AA5" w:rsidRDefault="006E54F4" w:rsidP="006E54F4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Круглосуточного пребывания.</w:t>
      </w:r>
    </w:p>
    <w:p w:rsidR="006E54F4" w:rsidRPr="00A40AA5" w:rsidRDefault="006E54F4" w:rsidP="00A40AA5">
      <w:pPr>
        <w:rPr>
          <w:rFonts w:ascii="Tahoma" w:hAnsi="Tahoma" w:cs="Tahoma"/>
          <w:sz w:val="24"/>
          <w:szCs w:val="24"/>
        </w:rPr>
      </w:pPr>
      <w:r w:rsidRPr="00A40AA5">
        <w:rPr>
          <w:rFonts w:ascii="Tahoma" w:hAnsi="Tahoma" w:cs="Tahoma"/>
          <w:sz w:val="24"/>
          <w:szCs w:val="24"/>
        </w:rPr>
        <w:t xml:space="preserve">Значение </w:t>
      </w:r>
      <w:r w:rsidR="00D346B8" w:rsidRPr="00A40AA5">
        <w:rPr>
          <w:rFonts w:ascii="Tahoma" w:hAnsi="Tahoma" w:cs="Tahoma"/>
          <w:sz w:val="24"/>
          <w:szCs w:val="24"/>
        </w:rPr>
        <w:t xml:space="preserve">не обязательное, </w:t>
      </w:r>
      <w:r w:rsidRPr="00A40AA5">
        <w:rPr>
          <w:rFonts w:ascii="Tahoma" w:hAnsi="Tahoma" w:cs="Tahoma"/>
          <w:sz w:val="24"/>
          <w:szCs w:val="24"/>
        </w:rPr>
        <w:t>заполняется</w:t>
      </w:r>
      <w:r w:rsidR="00D346B8" w:rsidRPr="00A40AA5">
        <w:rPr>
          <w:rFonts w:ascii="Tahoma" w:hAnsi="Tahoma" w:cs="Tahoma"/>
          <w:sz w:val="24"/>
          <w:szCs w:val="24"/>
        </w:rPr>
        <w:t xml:space="preserve"> только</w:t>
      </w:r>
      <w:r w:rsidRPr="00A40AA5">
        <w:rPr>
          <w:rFonts w:ascii="Tahoma" w:hAnsi="Tahoma" w:cs="Tahoma"/>
          <w:sz w:val="24"/>
          <w:szCs w:val="24"/>
        </w:rPr>
        <w:t xml:space="preserve"> при отличии режима пребывания ребенка от режима группы. Используются при передачи данных по направлениям в группе. </w:t>
      </w:r>
    </w:p>
    <w:p w:rsidR="00D346B8" w:rsidRDefault="00D346B8" w:rsidP="006E54F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Значение по умолчанию не выставлено.</w:t>
      </w:r>
    </w:p>
    <w:p w:rsidR="00D346B8" w:rsidRDefault="00D346B8" w:rsidP="00A40AA5">
      <w:pPr>
        <w:rPr>
          <w:rFonts w:ascii="Tahoma" w:hAnsi="Tahoma" w:cs="Tahoma"/>
          <w:b/>
          <w:sz w:val="24"/>
          <w:szCs w:val="24"/>
        </w:rPr>
      </w:pPr>
    </w:p>
    <w:p w:rsidR="00D346B8" w:rsidRPr="00271E39" w:rsidRDefault="00D346B8" w:rsidP="00D346B8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Заполнение реестра «Дети в организации</w:t>
      </w:r>
      <w:r w:rsidRPr="003A30E2">
        <w:rPr>
          <w:rFonts w:ascii="Tahoma" w:hAnsi="Tahoma" w:cs="Tahoma"/>
          <w:b/>
          <w:sz w:val="24"/>
          <w:szCs w:val="24"/>
        </w:rPr>
        <w:t>»</w:t>
      </w:r>
      <w:r w:rsidRPr="00271E39">
        <w:rPr>
          <w:rFonts w:ascii="Tahoma" w:hAnsi="Tahoma" w:cs="Tahoma"/>
          <w:b/>
          <w:sz w:val="24"/>
          <w:szCs w:val="24"/>
        </w:rPr>
        <w:t xml:space="preserve"> </w:t>
      </w:r>
    </w:p>
    <w:p w:rsidR="00D346B8" w:rsidRDefault="00D346B8" w:rsidP="00D346B8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 заполнении карточки зачисления на вкладке «Данные о зачислении», теперь можно указать «</w:t>
      </w:r>
      <w:r w:rsidRPr="006E54F4">
        <w:rPr>
          <w:rFonts w:ascii="Tahoma" w:hAnsi="Tahoma" w:cs="Tahoma"/>
          <w:sz w:val="24"/>
          <w:szCs w:val="24"/>
        </w:rPr>
        <w:t>Режим пребывания ребенка в ДОО (выставляетс</w:t>
      </w:r>
      <w:r>
        <w:rPr>
          <w:rFonts w:ascii="Tahoma" w:hAnsi="Tahoma" w:cs="Tahoma"/>
          <w:sz w:val="24"/>
          <w:szCs w:val="24"/>
        </w:rPr>
        <w:t>я при отличии с режимом группы)». Значения:</w:t>
      </w:r>
    </w:p>
    <w:p w:rsidR="00D346B8" w:rsidRDefault="00D346B8" w:rsidP="00D346B8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Кратковременного пребывания,</w:t>
      </w:r>
    </w:p>
    <w:p w:rsidR="00D346B8" w:rsidRDefault="00D346B8" w:rsidP="00D346B8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Сокращенный день,</w:t>
      </w:r>
    </w:p>
    <w:p w:rsidR="00D346B8" w:rsidRDefault="00D346B8" w:rsidP="00D346B8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Полный день,</w:t>
      </w:r>
    </w:p>
    <w:p w:rsidR="00D346B8" w:rsidRDefault="00D346B8" w:rsidP="00D346B8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Продленного дня,</w:t>
      </w:r>
    </w:p>
    <w:p w:rsidR="00D346B8" w:rsidRDefault="00D346B8" w:rsidP="00D346B8">
      <w:pPr>
        <w:pStyle w:val="a3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Круглосуточного пребывания.</w:t>
      </w:r>
    </w:p>
    <w:p w:rsidR="00D346B8" w:rsidRDefault="00D346B8" w:rsidP="00D346B8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Значение не обязательное, заполняется только при отличии режима пребывания ребенка от режима группы. Используются при передачи данных по зачислениям в группе. </w:t>
      </w:r>
    </w:p>
    <w:p w:rsidR="00D346B8" w:rsidRDefault="00D346B8" w:rsidP="00D346B8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Значение по умолчанию не выставлено.</w:t>
      </w:r>
    </w:p>
    <w:p w:rsidR="006E54F4" w:rsidRDefault="006E54F4" w:rsidP="006E54F4">
      <w:pPr>
        <w:rPr>
          <w:rFonts w:ascii="Tahoma" w:hAnsi="Tahoma" w:cs="Tahoma"/>
          <w:sz w:val="24"/>
          <w:szCs w:val="24"/>
        </w:rPr>
      </w:pPr>
    </w:p>
    <w:p w:rsidR="006E54F4" w:rsidRDefault="006E54F4" w:rsidP="006E54F4">
      <w:pPr>
        <w:jc w:val="center"/>
        <w:rPr>
          <w:rFonts w:ascii="Tahoma" w:hAnsi="Tahoma" w:cs="Tahoma"/>
          <w:b/>
          <w:sz w:val="24"/>
          <w:szCs w:val="24"/>
        </w:rPr>
      </w:pPr>
      <w:r w:rsidRPr="006E54F4">
        <w:rPr>
          <w:rFonts w:ascii="Tahoma" w:hAnsi="Tahoma" w:cs="Tahoma"/>
          <w:b/>
          <w:sz w:val="24"/>
          <w:szCs w:val="24"/>
        </w:rPr>
        <w:t>Заполнение реестра «Группы»</w:t>
      </w:r>
    </w:p>
    <w:p w:rsidR="006E54F4" w:rsidRDefault="00245874" w:rsidP="00D346B8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карточке группы добавлено поле «</w:t>
      </w:r>
      <w:r w:rsidRPr="00245874">
        <w:rPr>
          <w:rFonts w:ascii="Tahoma" w:hAnsi="Tahoma" w:cs="Tahoma"/>
          <w:sz w:val="24"/>
          <w:szCs w:val="24"/>
        </w:rPr>
        <w:t>Наполняемость кратковременного режима пребывания</w:t>
      </w:r>
      <w:r>
        <w:rPr>
          <w:rFonts w:ascii="Tahoma" w:hAnsi="Tahoma" w:cs="Tahoma"/>
          <w:sz w:val="24"/>
          <w:szCs w:val="24"/>
        </w:rPr>
        <w:t xml:space="preserve">». </w:t>
      </w:r>
      <w:r w:rsidR="00D346B8">
        <w:rPr>
          <w:rFonts w:ascii="Tahoma" w:hAnsi="Tahoma" w:cs="Tahoma"/>
          <w:sz w:val="24"/>
          <w:szCs w:val="24"/>
        </w:rPr>
        <w:t>Данное поле не обязательное для заполнения, по умолчанию выставлено значение 0. Значение в поле должно быть указано только для тех групп в котором планируется принимать детей с режимом пребывания «кратковременного дня». Например, в группу полного дня можно принять детей с кратковременным режимом пребывания.</w:t>
      </w:r>
    </w:p>
    <w:p w:rsidR="006E54F4" w:rsidRPr="006E54F4" w:rsidRDefault="00245874" w:rsidP="006E54F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Так же добавлено не редактируемое поле «Нормативная наполняемость»</w:t>
      </w:r>
      <w:r w:rsidR="00FE3851">
        <w:rPr>
          <w:rFonts w:ascii="Tahoma" w:hAnsi="Tahoma" w:cs="Tahoma"/>
          <w:sz w:val="24"/>
          <w:szCs w:val="24"/>
        </w:rPr>
        <w:t xml:space="preserve">. </w:t>
      </w:r>
    </w:p>
    <w:p w:rsidR="004F21FC" w:rsidRPr="00FE3851" w:rsidRDefault="004F21FC" w:rsidP="00863C76">
      <w:pPr>
        <w:rPr>
          <w:rFonts w:ascii="Tahoma" w:hAnsi="Tahoma" w:cs="Tahoma"/>
          <w:sz w:val="24"/>
          <w:szCs w:val="24"/>
        </w:rPr>
      </w:pPr>
    </w:p>
    <w:sectPr w:rsidR="004F21FC" w:rsidRPr="00FE3851" w:rsidSect="00190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0E83"/>
    <w:multiLevelType w:val="hybridMultilevel"/>
    <w:tmpl w:val="C9F69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A3AF1"/>
    <w:multiLevelType w:val="hybridMultilevel"/>
    <w:tmpl w:val="DAD6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F5F78"/>
    <w:multiLevelType w:val="hybridMultilevel"/>
    <w:tmpl w:val="9EB29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F2FEA"/>
    <w:multiLevelType w:val="hybridMultilevel"/>
    <w:tmpl w:val="E07207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3840170"/>
    <w:multiLevelType w:val="hybridMultilevel"/>
    <w:tmpl w:val="8CBA20C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33A34214"/>
    <w:multiLevelType w:val="hybridMultilevel"/>
    <w:tmpl w:val="68A88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81A99"/>
    <w:multiLevelType w:val="hybridMultilevel"/>
    <w:tmpl w:val="143CB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41EC3"/>
    <w:multiLevelType w:val="hybridMultilevel"/>
    <w:tmpl w:val="F86AB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541CE"/>
    <w:multiLevelType w:val="hybridMultilevel"/>
    <w:tmpl w:val="7C9276C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532753BC"/>
    <w:multiLevelType w:val="hybridMultilevel"/>
    <w:tmpl w:val="082A7C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2A4681B"/>
    <w:multiLevelType w:val="hybridMultilevel"/>
    <w:tmpl w:val="2DF4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61B65"/>
    <w:multiLevelType w:val="hybridMultilevel"/>
    <w:tmpl w:val="68A29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840C19"/>
    <w:multiLevelType w:val="hybridMultilevel"/>
    <w:tmpl w:val="BEB4A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1"/>
  </w:num>
  <w:num w:numId="13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  <w15:person w15:author="Ирина Вахтина">
    <w15:presenceInfo w15:providerId="None" w15:userId="Ирина Вахтин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637F"/>
    <w:rsid w:val="000351EF"/>
    <w:rsid w:val="00126C0E"/>
    <w:rsid w:val="00175F57"/>
    <w:rsid w:val="00190945"/>
    <w:rsid w:val="001B3D40"/>
    <w:rsid w:val="00245874"/>
    <w:rsid w:val="00253602"/>
    <w:rsid w:val="00271E39"/>
    <w:rsid w:val="003A30E2"/>
    <w:rsid w:val="00473EB4"/>
    <w:rsid w:val="00483251"/>
    <w:rsid w:val="004960B9"/>
    <w:rsid w:val="004A6924"/>
    <w:rsid w:val="004F21FC"/>
    <w:rsid w:val="005A637F"/>
    <w:rsid w:val="006E113D"/>
    <w:rsid w:val="006E54F4"/>
    <w:rsid w:val="006E77EC"/>
    <w:rsid w:val="006F50F7"/>
    <w:rsid w:val="00703444"/>
    <w:rsid w:val="007A7AEC"/>
    <w:rsid w:val="0080627B"/>
    <w:rsid w:val="00813E1D"/>
    <w:rsid w:val="00863C76"/>
    <w:rsid w:val="009863B9"/>
    <w:rsid w:val="00A40AA5"/>
    <w:rsid w:val="00AC3CF6"/>
    <w:rsid w:val="00B272A6"/>
    <w:rsid w:val="00C03199"/>
    <w:rsid w:val="00C148D6"/>
    <w:rsid w:val="00CC69F5"/>
    <w:rsid w:val="00D346B8"/>
    <w:rsid w:val="00D70505"/>
    <w:rsid w:val="00D879F5"/>
    <w:rsid w:val="00E65C8E"/>
    <w:rsid w:val="00F40516"/>
    <w:rsid w:val="00FE3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htitlepageother">
    <w:name w:val="ph_titlepage_other"/>
    <w:basedOn w:val="a"/>
    <w:rsid w:val="005A637F"/>
    <w:pPr>
      <w:spacing w:after="120" w:line="360" w:lineRule="auto"/>
      <w:jc w:val="center"/>
    </w:pPr>
    <w:rPr>
      <w:rFonts w:ascii="Times New Roman" w:eastAsia="Times New Roman" w:hAnsi="Times New Roman" w:cs="Arial"/>
      <w:sz w:val="24"/>
      <w:szCs w:val="28"/>
    </w:rPr>
  </w:style>
  <w:style w:type="paragraph" w:customStyle="1" w:styleId="1">
    <w:name w:val="ТИТ1"/>
    <w:basedOn w:val="a"/>
    <w:rsid w:val="005A637F"/>
    <w:pPr>
      <w:tabs>
        <w:tab w:val="left" w:pos="1134"/>
      </w:tabs>
      <w:suppressAutoHyphens/>
      <w:spacing w:before="60" w:after="60" w:line="360" w:lineRule="auto"/>
      <w:ind w:left="851" w:right="851"/>
      <w:jc w:val="center"/>
    </w:pPr>
    <w:rPr>
      <w:rFonts w:ascii="Tahoma" w:eastAsia="Times New Roman" w:hAnsi="Tahoma" w:cs="Times New Roman"/>
      <w:b/>
      <w:caps/>
      <w:spacing w:val="2"/>
      <w:sz w:val="24"/>
      <w:szCs w:val="24"/>
    </w:rPr>
  </w:style>
  <w:style w:type="paragraph" w:styleId="a3">
    <w:name w:val="List Paragraph"/>
    <w:basedOn w:val="a"/>
    <w:uiPriority w:val="34"/>
    <w:qFormat/>
    <w:rsid w:val="00D879F5"/>
    <w:pPr>
      <w:ind w:left="720"/>
      <w:contextualSpacing/>
    </w:pPr>
  </w:style>
  <w:style w:type="character" w:styleId="a4">
    <w:name w:val="Emphasis"/>
    <w:basedOn w:val="a0"/>
    <w:uiPriority w:val="20"/>
    <w:qFormat/>
    <w:rsid w:val="00D879F5"/>
    <w:rPr>
      <w:i/>
      <w:iCs/>
    </w:rPr>
  </w:style>
  <w:style w:type="character" w:styleId="a5">
    <w:name w:val="annotation reference"/>
    <w:basedOn w:val="a0"/>
    <w:uiPriority w:val="99"/>
    <w:semiHidden/>
    <w:unhideWhenUsed/>
    <w:rsid w:val="00271E3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71E3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71E3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71E3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71E3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71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1E39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4F21F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5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Asmina</cp:lastModifiedBy>
  <cp:revision>8</cp:revision>
  <dcterms:created xsi:type="dcterms:W3CDTF">2019-02-15T18:50:00Z</dcterms:created>
  <dcterms:modified xsi:type="dcterms:W3CDTF">2019-03-26T13:31:00Z</dcterms:modified>
</cp:coreProperties>
</file>